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E6" w:rsidRDefault="00793DE6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</w:p>
    <w:p w:rsidR="00793DE6" w:rsidRDefault="00573F0B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>浙江省习近平新时代中国特色社会主义</w:t>
      </w:r>
    </w:p>
    <w:p w:rsidR="00793DE6" w:rsidRDefault="00573F0B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>思想研究中心后期资助课题</w:t>
      </w:r>
    </w:p>
    <w:p w:rsidR="00793DE6" w:rsidRDefault="00573F0B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>申报表</w:t>
      </w:r>
    </w:p>
    <w:p w:rsidR="00793DE6" w:rsidRDefault="00793DE6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96"/>
          <w:szCs w:val="96"/>
        </w:rPr>
      </w:pPr>
    </w:p>
    <w:p w:rsidR="00793DE6" w:rsidRDefault="00793DE6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96"/>
          <w:szCs w:val="96"/>
        </w:rPr>
      </w:pPr>
    </w:p>
    <w:tbl>
      <w:tblPr>
        <w:tblW w:w="0" w:type="auto"/>
        <w:jc w:val="center"/>
        <w:tblLayout w:type="fixed"/>
        <w:tblLook w:val="04A0"/>
      </w:tblPr>
      <w:tblGrid>
        <w:gridCol w:w="2516"/>
        <w:gridCol w:w="5909"/>
      </w:tblGrid>
      <w:tr w:rsidR="00793DE6">
        <w:trPr>
          <w:trHeight w:val="637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573F0B">
            <w:pPr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eastAsia="楷体_GB2312" w:hint="eastAsia"/>
                <w:b/>
                <w:bCs/>
                <w:sz w:val="32"/>
                <w:szCs w:val="48"/>
              </w:rPr>
              <w:t>课题类别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793DE6">
            <w:pPr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  <w:tr w:rsidR="00793DE6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573F0B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eastAsia="楷体_GB2312" w:hint="eastAsia"/>
                <w:b/>
                <w:bCs/>
                <w:sz w:val="32"/>
                <w:szCs w:val="48"/>
              </w:rPr>
              <w:t>课题</w:t>
            </w:r>
            <w:r>
              <w:rPr>
                <w:rFonts w:eastAsia="楷体_GB2312"/>
                <w:b/>
                <w:bCs/>
                <w:sz w:val="32"/>
                <w:szCs w:val="48"/>
              </w:rPr>
              <w:t>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793DE6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  <w:tr w:rsidR="00793DE6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573F0B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eastAsia="楷体_GB2312" w:hint="eastAsia"/>
                <w:b/>
                <w:bCs/>
                <w:sz w:val="32"/>
                <w:szCs w:val="48"/>
              </w:rPr>
              <w:t>成果形式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793DE6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  <w:tr w:rsidR="00793DE6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573F0B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eastAsia="楷体_GB2312" w:hint="eastAsia"/>
                <w:b/>
                <w:bCs/>
                <w:sz w:val="32"/>
                <w:szCs w:val="48"/>
              </w:rPr>
              <w:t>负责人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793DE6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  <w:tr w:rsidR="00793DE6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573F0B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eastAsia="楷体_GB2312" w:hint="eastAsia"/>
                <w:b/>
                <w:bCs/>
                <w:sz w:val="32"/>
                <w:szCs w:val="48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793DE6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  <w:tr w:rsidR="00793DE6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573F0B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48"/>
              </w:rPr>
            </w:pPr>
            <w:r>
              <w:rPr>
                <w:rFonts w:eastAsia="楷体_GB2312" w:hint="eastAsia"/>
                <w:b/>
                <w:bCs/>
                <w:sz w:val="32"/>
                <w:szCs w:val="48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793DE6" w:rsidRDefault="00793DE6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48"/>
                <w:u w:val="single"/>
              </w:rPr>
            </w:pPr>
          </w:p>
        </w:tc>
      </w:tr>
    </w:tbl>
    <w:p w:rsidR="00793DE6" w:rsidRDefault="00793DE6">
      <w:pPr>
        <w:adjustRightInd w:val="0"/>
        <w:spacing w:line="640" w:lineRule="exact"/>
        <w:jc w:val="center"/>
        <w:textAlignment w:val="baseline"/>
        <w:rPr>
          <w:rFonts w:ascii="宋体" w:eastAsia="宋体" w:hAnsi="宋体"/>
          <w:sz w:val="36"/>
          <w:szCs w:val="36"/>
        </w:rPr>
      </w:pPr>
    </w:p>
    <w:p w:rsidR="00793DE6" w:rsidRDefault="00793DE6">
      <w:pPr>
        <w:adjustRightInd w:val="0"/>
        <w:spacing w:line="640" w:lineRule="exact"/>
        <w:textAlignment w:val="baseline"/>
        <w:rPr>
          <w:rFonts w:ascii="宋体" w:eastAsia="宋体" w:hAnsi="宋体"/>
          <w:sz w:val="36"/>
          <w:szCs w:val="36"/>
        </w:rPr>
      </w:pPr>
    </w:p>
    <w:p w:rsidR="00793DE6" w:rsidRDefault="00573F0B">
      <w:pPr>
        <w:adjustRightInd w:val="0"/>
        <w:spacing w:line="640" w:lineRule="exact"/>
        <w:jc w:val="center"/>
        <w:textAlignment w:val="baseline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浙江省习近平新时代中国特色社会主义思想</w:t>
      </w:r>
    </w:p>
    <w:p w:rsidR="00793DE6" w:rsidRDefault="00573F0B">
      <w:pPr>
        <w:adjustRightInd w:val="0"/>
        <w:spacing w:line="640" w:lineRule="exact"/>
        <w:jc w:val="center"/>
        <w:textAlignment w:val="baseline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研究中心综合协调办公室</w:t>
      </w:r>
    </w:p>
    <w:p w:rsidR="00793DE6" w:rsidRDefault="00573F0B">
      <w:pPr>
        <w:jc w:val="center"/>
        <w:rPr>
          <w:rFonts w:eastAsia="宋体"/>
          <w:sz w:val="36"/>
          <w:szCs w:val="36"/>
        </w:rPr>
      </w:pPr>
      <w:r>
        <w:rPr>
          <w:rFonts w:eastAsia="宋体" w:hint="eastAsia"/>
          <w:sz w:val="36"/>
          <w:szCs w:val="36"/>
        </w:rPr>
        <w:t xml:space="preserve"> </w:t>
      </w:r>
      <w:r>
        <w:rPr>
          <w:rFonts w:eastAsia="宋体" w:hint="eastAsia"/>
          <w:sz w:val="36"/>
          <w:szCs w:val="36"/>
        </w:rPr>
        <w:t>年</w:t>
      </w:r>
      <w:r>
        <w:rPr>
          <w:rFonts w:eastAsia="宋体" w:hint="eastAsia"/>
          <w:sz w:val="36"/>
          <w:szCs w:val="36"/>
        </w:rPr>
        <w:t xml:space="preserve">   </w:t>
      </w:r>
      <w:r>
        <w:rPr>
          <w:rFonts w:eastAsia="宋体" w:hint="eastAsia"/>
          <w:sz w:val="36"/>
          <w:szCs w:val="36"/>
        </w:rPr>
        <w:t>月</w:t>
      </w:r>
    </w:p>
    <w:p w:rsidR="00793DE6" w:rsidRDefault="00573F0B">
      <w:pPr>
        <w:adjustRightInd w:val="0"/>
        <w:snapToGrid w:val="0"/>
        <w:spacing w:line="300" w:lineRule="auto"/>
        <w:rPr>
          <w:rFonts w:eastAsia="宋体"/>
          <w:b/>
          <w:bCs/>
          <w:sz w:val="28"/>
          <w:szCs w:val="28"/>
        </w:rPr>
      </w:pPr>
      <w:r>
        <w:rPr>
          <w:rFonts w:eastAsia="宋体"/>
          <w:sz w:val="36"/>
          <w:szCs w:val="36"/>
        </w:rPr>
        <w:br w:type="page"/>
      </w:r>
      <w:r>
        <w:rPr>
          <w:rFonts w:eastAsia="宋体" w:hint="eastAsia"/>
          <w:b/>
          <w:bCs/>
          <w:sz w:val="28"/>
          <w:szCs w:val="28"/>
        </w:rPr>
        <w:lastRenderedPageBreak/>
        <w:t>申请者承诺：</w:t>
      </w:r>
    </w:p>
    <w:p w:rsidR="00793DE6" w:rsidRDefault="00573F0B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我已</w:t>
      </w:r>
      <w:r>
        <w:rPr>
          <w:rFonts w:eastAsia="仿宋_GB2312"/>
          <w:sz w:val="26"/>
          <w:szCs w:val="26"/>
        </w:rPr>
        <w:t>认真阅读本年度本类课题的申报通知，符合</w:t>
      </w:r>
      <w:r>
        <w:rPr>
          <w:rFonts w:eastAsia="仿宋_GB2312" w:hint="eastAsia"/>
          <w:sz w:val="26"/>
          <w:szCs w:val="26"/>
        </w:rPr>
        <w:t>申报</w:t>
      </w:r>
      <w:r>
        <w:rPr>
          <w:rFonts w:eastAsia="仿宋_GB2312"/>
          <w:sz w:val="26"/>
          <w:szCs w:val="26"/>
        </w:rPr>
        <w:t>通知</w:t>
      </w:r>
      <w:r>
        <w:rPr>
          <w:rFonts w:eastAsia="仿宋_GB2312" w:hint="eastAsia"/>
          <w:sz w:val="26"/>
          <w:szCs w:val="26"/>
        </w:rPr>
        <w:t>中</w:t>
      </w:r>
      <w:r>
        <w:rPr>
          <w:rFonts w:eastAsia="仿宋_GB2312"/>
          <w:sz w:val="26"/>
          <w:szCs w:val="26"/>
        </w:rPr>
        <w:t>的有关要求，没有不</w:t>
      </w:r>
      <w:r>
        <w:rPr>
          <w:rFonts w:eastAsia="仿宋_GB2312" w:hint="eastAsia"/>
          <w:sz w:val="26"/>
          <w:szCs w:val="26"/>
        </w:rPr>
        <w:t>符合</w:t>
      </w:r>
      <w:r>
        <w:rPr>
          <w:rFonts w:eastAsia="仿宋_GB2312"/>
          <w:sz w:val="26"/>
          <w:szCs w:val="26"/>
        </w:rPr>
        <w:t>申报</w:t>
      </w:r>
      <w:r>
        <w:rPr>
          <w:rFonts w:eastAsia="仿宋_GB2312" w:hint="eastAsia"/>
          <w:sz w:val="26"/>
          <w:szCs w:val="26"/>
        </w:rPr>
        <w:t>的情形，</w:t>
      </w:r>
      <w:r>
        <w:rPr>
          <w:rFonts w:eastAsia="仿宋_GB2312"/>
          <w:sz w:val="26"/>
          <w:szCs w:val="26"/>
        </w:rPr>
        <w:t>并对</w:t>
      </w:r>
      <w:r>
        <w:rPr>
          <w:rFonts w:eastAsia="仿宋_GB2312" w:hint="eastAsia"/>
          <w:sz w:val="26"/>
          <w:szCs w:val="26"/>
        </w:rPr>
        <w:t>本人填写的各项内容的真实性负责，保证没有知识产权的争议。</w:t>
      </w:r>
    </w:p>
    <w:p w:rsidR="00793DE6" w:rsidRDefault="00573F0B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我</w:t>
      </w:r>
      <w:r>
        <w:rPr>
          <w:rFonts w:eastAsia="仿宋_GB2312"/>
          <w:sz w:val="26"/>
          <w:szCs w:val="26"/>
        </w:rPr>
        <w:t>承诺遵守</w:t>
      </w:r>
      <w:r>
        <w:rPr>
          <w:rFonts w:eastAsia="仿宋_GB2312" w:hint="eastAsia"/>
          <w:sz w:val="26"/>
          <w:szCs w:val="26"/>
        </w:rPr>
        <w:t>课题</w:t>
      </w:r>
      <w:r>
        <w:rPr>
          <w:rFonts w:eastAsia="仿宋_GB2312"/>
          <w:sz w:val="26"/>
          <w:szCs w:val="26"/>
        </w:rPr>
        <w:t>评审纪律，</w:t>
      </w:r>
      <w:r>
        <w:rPr>
          <w:rFonts w:eastAsia="仿宋_GB2312" w:hint="eastAsia"/>
          <w:sz w:val="26"/>
          <w:szCs w:val="26"/>
        </w:rPr>
        <w:t>杜绝可能</w:t>
      </w:r>
      <w:r>
        <w:rPr>
          <w:rFonts w:eastAsia="仿宋_GB2312"/>
          <w:sz w:val="26"/>
          <w:szCs w:val="26"/>
        </w:rPr>
        <w:t>影响</w:t>
      </w:r>
      <w:r>
        <w:rPr>
          <w:rFonts w:eastAsia="仿宋_GB2312" w:hint="eastAsia"/>
          <w:sz w:val="26"/>
          <w:szCs w:val="26"/>
        </w:rPr>
        <w:t>公正</w:t>
      </w:r>
      <w:r>
        <w:rPr>
          <w:rFonts w:eastAsia="仿宋_GB2312"/>
          <w:sz w:val="26"/>
          <w:szCs w:val="26"/>
        </w:rPr>
        <w:t>评审的</w:t>
      </w:r>
      <w:r>
        <w:rPr>
          <w:rFonts w:eastAsia="仿宋_GB2312" w:hint="eastAsia"/>
          <w:sz w:val="26"/>
          <w:szCs w:val="26"/>
        </w:rPr>
        <w:t>不端行为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维护</w:t>
      </w:r>
      <w:r>
        <w:rPr>
          <w:rFonts w:eastAsia="仿宋_GB2312"/>
          <w:sz w:val="26"/>
          <w:szCs w:val="26"/>
        </w:rPr>
        <w:t>课题</w:t>
      </w:r>
      <w:r>
        <w:rPr>
          <w:rFonts w:eastAsia="仿宋_GB2312" w:hint="eastAsia"/>
          <w:sz w:val="26"/>
          <w:szCs w:val="26"/>
        </w:rPr>
        <w:t>公正性。如获准立项，我承诺以本表为有约束力</w:t>
      </w:r>
      <w:r>
        <w:rPr>
          <w:rFonts w:eastAsia="仿宋_GB2312" w:hint="eastAsia"/>
          <w:sz w:val="26"/>
          <w:szCs w:val="26"/>
        </w:rPr>
        <w:t>的协议，遵守浙江省社科工作办、浙江省习近平新时代中国特色社会主义思想研究中心（以下简称“中心”）综合协调办的有关规定，崇尚精品</w:t>
      </w:r>
      <w:r>
        <w:rPr>
          <w:rFonts w:eastAsia="仿宋_GB2312"/>
          <w:sz w:val="26"/>
          <w:szCs w:val="26"/>
        </w:rPr>
        <w:t>、严谨</w:t>
      </w:r>
      <w:r>
        <w:rPr>
          <w:rFonts w:eastAsia="仿宋_GB2312" w:hint="eastAsia"/>
          <w:sz w:val="26"/>
          <w:szCs w:val="26"/>
        </w:rPr>
        <w:t>治学、</w:t>
      </w:r>
      <w:r>
        <w:rPr>
          <w:rFonts w:eastAsia="仿宋_GB2312"/>
          <w:sz w:val="26"/>
          <w:szCs w:val="26"/>
        </w:rPr>
        <w:t>注重诚信、讲求责任，</w:t>
      </w:r>
      <w:r>
        <w:rPr>
          <w:rFonts w:eastAsia="仿宋_GB2312" w:hint="eastAsia"/>
          <w:sz w:val="26"/>
          <w:szCs w:val="26"/>
        </w:rPr>
        <w:t>按计划认真开展研究工作，取得预期研究成果。“中心”综合协调办有权</w:t>
      </w:r>
      <w:r>
        <w:rPr>
          <w:rFonts w:eastAsia="仿宋_GB2312" w:hint="eastAsia"/>
          <w:sz w:val="26"/>
          <w:szCs w:val="26"/>
        </w:rPr>
        <w:t>使用本表所有数据和资料。</w:t>
      </w:r>
    </w:p>
    <w:p w:rsidR="00793DE6" w:rsidRDefault="00793DE6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</w:p>
    <w:p w:rsidR="00793DE6" w:rsidRDefault="00573F0B" w:rsidP="001F7D04">
      <w:pPr>
        <w:snapToGrid w:val="0"/>
        <w:spacing w:line="300" w:lineRule="auto"/>
        <w:ind w:firstLineChars="850" w:firstLine="2133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申请者（签章）：</w:t>
      </w:r>
      <w:r>
        <w:rPr>
          <w:rFonts w:eastAsia="仿宋_GB2312" w:hint="eastAsia"/>
          <w:sz w:val="26"/>
          <w:szCs w:val="26"/>
        </w:rPr>
        <w:t xml:space="preserve"> </w:t>
      </w:r>
      <w:r>
        <w:rPr>
          <w:rFonts w:eastAsia="仿宋_GB2312" w:hint="eastAsia"/>
          <w:sz w:val="26"/>
          <w:szCs w:val="26"/>
        </w:rPr>
        <w:t>年月日</w:t>
      </w:r>
    </w:p>
    <w:p w:rsidR="00793DE6" w:rsidRDefault="00793DE6">
      <w:pPr>
        <w:snapToGrid w:val="0"/>
        <w:spacing w:line="300" w:lineRule="auto"/>
        <w:rPr>
          <w:rFonts w:eastAsia="宋体"/>
          <w:sz w:val="28"/>
          <w:szCs w:val="28"/>
        </w:rPr>
      </w:pPr>
    </w:p>
    <w:p w:rsidR="00793DE6" w:rsidRDefault="00573F0B">
      <w:pPr>
        <w:adjustRightInd w:val="0"/>
        <w:snapToGrid w:val="0"/>
        <w:spacing w:line="300" w:lineRule="auto"/>
        <w:rPr>
          <w:rFonts w:eastAsia="宋体"/>
          <w:b/>
          <w:bCs/>
          <w:sz w:val="28"/>
          <w:szCs w:val="28"/>
        </w:rPr>
      </w:pPr>
      <w:r>
        <w:rPr>
          <w:rFonts w:eastAsia="宋体" w:hint="eastAsia"/>
          <w:b/>
          <w:bCs/>
          <w:sz w:val="28"/>
          <w:szCs w:val="28"/>
        </w:rPr>
        <w:t>承担单位承诺：</w:t>
      </w:r>
    </w:p>
    <w:p w:rsidR="00793DE6" w:rsidRDefault="00573F0B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本单位对申请者填写的各项内容的真实性负责，保证</w:t>
      </w:r>
      <w:r>
        <w:rPr>
          <w:rFonts w:eastAsia="仿宋_GB2312"/>
          <w:sz w:val="26"/>
          <w:szCs w:val="26"/>
        </w:rPr>
        <w:t>没有不</w:t>
      </w:r>
      <w:r>
        <w:rPr>
          <w:rFonts w:eastAsia="仿宋_GB2312" w:hint="eastAsia"/>
          <w:sz w:val="26"/>
          <w:szCs w:val="26"/>
        </w:rPr>
        <w:t>符合</w:t>
      </w:r>
      <w:r>
        <w:rPr>
          <w:rFonts w:eastAsia="仿宋_GB2312"/>
          <w:sz w:val="26"/>
          <w:szCs w:val="26"/>
        </w:rPr>
        <w:t>申报</w:t>
      </w:r>
      <w:r>
        <w:rPr>
          <w:rFonts w:eastAsia="仿宋_GB2312" w:hint="eastAsia"/>
          <w:sz w:val="26"/>
          <w:szCs w:val="26"/>
        </w:rPr>
        <w:t>的情形，没有知识产权的争议。</w:t>
      </w:r>
    </w:p>
    <w:p w:rsidR="00793DE6" w:rsidRDefault="00573F0B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本</w:t>
      </w:r>
      <w:r>
        <w:rPr>
          <w:rFonts w:eastAsia="仿宋_GB2312"/>
          <w:sz w:val="26"/>
          <w:szCs w:val="26"/>
        </w:rPr>
        <w:t>单位承诺遵守</w:t>
      </w:r>
      <w:r>
        <w:rPr>
          <w:rFonts w:eastAsia="仿宋_GB2312" w:hint="eastAsia"/>
          <w:sz w:val="26"/>
          <w:szCs w:val="26"/>
        </w:rPr>
        <w:t>课题</w:t>
      </w:r>
      <w:r>
        <w:rPr>
          <w:rFonts w:eastAsia="仿宋_GB2312"/>
          <w:sz w:val="26"/>
          <w:szCs w:val="26"/>
        </w:rPr>
        <w:t>评审纪律，</w:t>
      </w:r>
      <w:r>
        <w:rPr>
          <w:rFonts w:eastAsia="仿宋_GB2312" w:hint="eastAsia"/>
          <w:sz w:val="26"/>
          <w:szCs w:val="26"/>
        </w:rPr>
        <w:t>杜绝可能</w:t>
      </w:r>
      <w:r>
        <w:rPr>
          <w:rFonts w:eastAsia="仿宋_GB2312"/>
          <w:sz w:val="26"/>
          <w:szCs w:val="26"/>
        </w:rPr>
        <w:t>影响</w:t>
      </w:r>
      <w:r>
        <w:rPr>
          <w:rFonts w:eastAsia="仿宋_GB2312" w:hint="eastAsia"/>
          <w:sz w:val="26"/>
          <w:szCs w:val="26"/>
        </w:rPr>
        <w:t>公正</w:t>
      </w:r>
      <w:r>
        <w:rPr>
          <w:rFonts w:eastAsia="仿宋_GB2312"/>
          <w:sz w:val="26"/>
          <w:szCs w:val="26"/>
        </w:rPr>
        <w:t>评审的</w:t>
      </w:r>
      <w:r>
        <w:rPr>
          <w:rFonts w:eastAsia="仿宋_GB2312" w:hint="eastAsia"/>
          <w:sz w:val="26"/>
          <w:szCs w:val="26"/>
        </w:rPr>
        <w:t>不端行为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维护</w:t>
      </w:r>
      <w:r>
        <w:rPr>
          <w:rFonts w:eastAsia="仿宋_GB2312"/>
          <w:sz w:val="26"/>
          <w:szCs w:val="26"/>
        </w:rPr>
        <w:t>课题</w:t>
      </w:r>
      <w:r>
        <w:rPr>
          <w:rFonts w:eastAsia="仿宋_GB2312" w:hint="eastAsia"/>
          <w:sz w:val="26"/>
          <w:szCs w:val="26"/>
        </w:rPr>
        <w:t>公正性。</w:t>
      </w:r>
    </w:p>
    <w:p w:rsidR="00793DE6" w:rsidRDefault="00573F0B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如获立项，承诺以本表为有约束力的协议</w:t>
      </w:r>
      <w:r>
        <w:rPr>
          <w:rFonts w:eastAsia="仿宋_GB2312" w:hint="eastAsia"/>
          <w:sz w:val="26"/>
          <w:szCs w:val="26"/>
        </w:rPr>
        <w:t>，遵守“中心”综合协调办的有</w:t>
      </w:r>
      <w:r>
        <w:rPr>
          <w:rFonts w:eastAsia="仿宋_GB2312" w:hint="eastAsia"/>
          <w:sz w:val="26"/>
          <w:szCs w:val="26"/>
        </w:rPr>
        <w:t>关规定，为本课题研究提供必要的支持，并做好课题研究的协调和管理工作，对本课题的完成提供信誉保证。</w:t>
      </w:r>
    </w:p>
    <w:p w:rsidR="00793DE6" w:rsidRDefault="00573F0B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单位（盖章）：</w:t>
      </w:r>
    </w:p>
    <w:p w:rsidR="00793DE6" w:rsidRDefault="00573F0B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年月日</w:t>
      </w:r>
    </w:p>
    <w:p w:rsidR="00793DE6" w:rsidRDefault="00573F0B">
      <w:pPr>
        <w:adjustRightInd w:val="0"/>
        <w:snapToGrid w:val="0"/>
        <w:spacing w:line="300" w:lineRule="auto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t>填表说明：</w:t>
      </w:r>
    </w:p>
    <w:p w:rsidR="00793DE6" w:rsidRDefault="00573F0B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1.</w:t>
      </w:r>
      <w:r>
        <w:rPr>
          <w:rFonts w:eastAsia="仿宋_GB2312" w:hint="eastAsia"/>
          <w:sz w:val="26"/>
          <w:szCs w:val="26"/>
        </w:rPr>
        <w:t>本表要求用计算机如实填写，</w:t>
      </w:r>
      <w:r>
        <w:rPr>
          <w:rFonts w:eastAsia="仿宋_GB2312" w:hint="eastAsia"/>
          <w:sz w:val="26"/>
          <w:szCs w:val="26"/>
        </w:rPr>
        <w:t>A3</w:t>
      </w:r>
      <w:r>
        <w:rPr>
          <w:rFonts w:eastAsia="仿宋_GB2312" w:hint="eastAsia"/>
          <w:sz w:val="26"/>
          <w:szCs w:val="26"/>
        </w:rPr>
        <w:t>纸双面打印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中缝装订。</w:t>
      </w:r>
    </w:p>
    <w:p w:rsidR="00793DE6" w:rsidRDefault="00573F0B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lastRenderedPageBreak/>
        <w:t>2</w:t>
      </w:r>
      <w:r>
        <w:rPr>
          <w:rFonts w:eastAsia="仿宋_GB2312" w:hint="eastAsia"/>
          <w:sz w:val="26"/>
          <w:szCs w:val="26"/>
        </w:rPr>
        <w:t>.</w:t>
      </w:r>
      <w:r>
        <w:rPr>
          <w:rFonts w:eastAsia="仿宋_GB2312" w:hint="eastAsia"/>
          <w:sz w:val="26"/>
          <w:szCs w:val="26"/>
        </w:rPr>
        <w:t>封面上方</w:t>
      </w:r>
      <w:r>
        <w:rPr>
          <w:rFonts w:eastAsia="仿宋_GB2312"/>
          <w:sz w:val="26"/>
          <w:szCs w:val="26"/>
        </w:rPr>
        <w:t>的编号不</w:t>
      </w:r>
      <w:r>
        <w:rPr>
          <w:rFonts w:eastAsia="仿宋_GB2312" w:hint="eastAsia"/>
          <w:sz w:val="26"/>
          <w:szCs w:val="26"/>
        </w:rPr>
        <w:t>填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“课题类别”“成果形式”等栏目的填写应与数据表选择的内容一致。</w:t>
      </w:r>
    </w:p>
    <w:p w:rsidR="00793DE6" w:rsidRDefault="00573F0B">
      <w:pPr>
        <w:snapToGrid w:val="0"/>
        <w:spacing w:line="300" w:lineRule="auto"/>
        <w:ind w:firstLine="420"/>
        <w:rPr>
          <w:rFonts w:ascii="宋体" w:eastAsia="宋体" w:hAnsi="宋体"/>
          <w:b/>
          <w:bCs/>
          <w:sz w:val="28"/>
          <w:szCs w:val="28"/>
        </w:rPr>
      </w:pPr>
      <w:r>
        <w:rPr>
          <w:rFonts w:eastAsia="仿宋_GB2312"/>
          <w:sz w:val="26"/>
          <w:szCs w:val="26"/>
        </w:rPr>
        <w:t>3</w:t>
      </w:r>
      <w:r>
        <w:rPr>
          <w:rFonts w:eastAsia="仿宋_GB2312" w:hint="eastAsia"/>
          <w:sz w:val="26"/>
          <w:szCs w:val="26"/>
        </w:rPr>
        <w:t>.</w:t>
      </w:r>
      <w:r>
        <w:rPr>
          <w:rFonts w:eastAsia="仿宋_GB2312" w:hint="eastAsia"/>
          <w:sz w:val="26"/>
          <w:szCs w:val="26"/>
        </w:rPr>
        <w:t>数据表中“申请级别”以及“预期成果”等栏目的填写，请直接在选中的分类编号上打“√”。预期成果形式为论文的，填写篇数，其它填写字数。</w:t>
      </w:r>
    </w:p>
    <w:p w:rsidR="00793DE6" w:rsidRDefault="00573F0B">
      <w:pPr>
        <w:widowControl/>
        <w:jc w:val="left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/>
          <w:b/>
          <w:bCs/>
          <w:sz w:val="28"/>
          <w:szCs w:val="28"/>
        </w:rPr>
        <w:br w:type="page"/>
      </w:r>
    </w:p>
    <w:p w:rsidR="00793DE6" w:rsidRDefault="00573F0B">
      <w:pPr>
        <w:spacing w:line="520" w:lineRule="exact"/>
        <w:jc w:val="left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一、数据表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1"/>
        <w:gridCol w:w="474"/>
        <w:gridCol w:w="306"/>
        <w:gridCol w:w="1121"/>
        <w:gridCol w:w="753"/>
        <w:gridCol w:w="709"/>
        <w:gridCol w:w="82"/>
        <w:gridCol w:w="1008"/>
        <w:gridCol w:w="708"/>
        <w:gridCol w:w="993"/>
        <w:gridCol w:w="231"/>
        <w:gridCol w:w="1611"/>
      </w:tblGrid>
      <w:tr w:rsidR="00793DE6">
        <w:trPr>
          <w:trHeight w:val="5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课题名称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5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课题类别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仿宋_GB2312" w:eastAsia="仿宋_GB2312" w:hAnsi="宋体"/>
                <w:strike/>
                <w:szCs w:val="21"/>
              </w:rPr>
            </w:pPr>
          </w:p>
        </w:tc>
      </w:tr>
      <w:tr w:rsidR="00793DE6">
        <w:trPr>
          <w:cantSplit/>
          <w:trHeight w:val="89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申请</w:t>
            </w:r>
            <w:r>
              <w:rPr>
                <w:rFonts w:ascii="宋体" w:eastAsia="宋体"/>
                <w:szCs w:val="21"/>
              </w:rPr>
              <w:t>级</w:t>
            </w:r>
            <w:r>
              <w:rPr>
                <w:rFonts w:ascii="宋体" w:eastAsia="宋体" w:hint="eastAsia"/>
                <w:szCs w:val="21"/>
              </w:rPr>
              <w:t>别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1.</w:t>
            </w:r>
            <w:r>
              <w:rPr>
                <w:rFonts w:ascii="仿宋_GB2312" w:eastAsia="仿宋_GB2312" w:hAnsi="宋体" w:hint="eastAsia"/>
                <w:szCs w:val="21"/>
              </w:rPr>
              <w:t>重点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 2.</w:t>
            </w:r>
            <w:r>
              <w:rPr>
                <w:rFonts w:ascii="仿宋_GB2312" w:eastAsia="仿宋_GB2312" w:hAnsi="宋体" w:hint="eastAsia"/>
                <w:szCs w:val="21"/>
              </w:rPr>
              <w:t>一般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widowControl/>
              <w:snapToGrid w:val="0"/>
              <w:jc w:val="left"/>
              <w:rPr>
                <w:rFonts w:ascii="仿宋_GB2312" w:eastAsia="仿宋_GB2312" w:hAnsi="宋体"/>
                <w:strike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是否同意转为立项不资助课题（限高职学院、地</w:t>
            </w:r>
            <w:r>
              <w:rPr>
                <w:rFonts w:ascii="宋体" w:eastAsia="宋体" w:hAnsi="宋体"/>
                <w:szCs w:val="21"/>
              </w:rPr>
              <w:t>方</w:t>
            </w:r>
            <w:r>
              <w:rPr>
                <w:rFonts w:ascii="宋体" w:eastAsia="宋体" w:hAnsi="宋体" w:hint="eastAsia"/>
                <w:szCs w:val="21"/>
              </w:rPr>
              <w:t>党校和地</w:t>
            </w:r>
            <w:r>
              <w:rPr>
                <w:rFonts w:ascii="宋体" w:eastAsia="宋体" w:hAnsi="宋体"/>
                <w:szCs w:val="21"/>
              </w:rPr>
              <w:t>方</w:t>
            </w:r>
            <w:r>
              <w:rPr>
                <w:rFonts w:ascii="宋体" w:eastAsia="宋体" w:hAnsi="宋体" w:hint="eastAsia"/>
                <w:szCs w:val="21"/>
              </w:rPr>
              <w:t>电大等）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widowControl/>
              <w:snapToGrid w:val="0"/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是</w:t>
            </w:r>
            <w:r>
              <w:rPr>
                <w:rFonts w:ascii="仿宋_GB2312" w:eastAsia="仿宋_GB2312" w:hint="eastAsia"/>
                <w:szCs w:val="21"/>
              </w:rPr>
              <w:t xml:space="preserve">  2.</w:t>
            </w:r>
            <w:r>
              <w:rPr>
                <w:rFonts w:ascii="仿宋_GB2312" w:eastAsia="仿宋_GB2312" w:hint="eastAsia"/>
                <w:szCs w:val="21"/>
              </w:rPr>
              <w:t>否</w:t>
            </w:r>
          </w:p>
        </w:tc>
      </w:tr>
      <w:tr w:rsidR="00793DE6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负责人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性别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民族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出生日期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行政职务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专业职称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研究专长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最后学历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最后学位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担任导师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工作单位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通讯地址</w:t>
            </w:r>
          </w:p>
        </w:tc>
        <w:tc>
          <w:tcPr>
            <w:tcW w:w="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邮政编码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联系方式</w:t>
            </w:r>
          </w:p>
        </w:tc>
        <w:tc>
          <w:tcPr>
            <w:tcW w:w="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办：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手机：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E-mail: </w:t>
            </w:r>
          </w:p>
        </w:tc>
      </w:tr>
      <w:tr w:rsidR="00793DE6">
        <w:trPr>
          <w:cantSplit/>
          <w:trHeight w:val="660"/>
        </w:trPr>
        <w:tc>
          <w:tcPr>
            <w:tcW w:w="90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主要参加者</w:t>
            </w:r>
          </w:p>
        </w:tc>
      </w:tr>
      <w:tr w:rsidR="00793DE6">
        <w:trPr>
          <w:cantSplit/>
          <w:trHeight w:val="899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性别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出生日期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职称</w:t>
            </w:r>
            <w:r>
              <w:rPr>
                <w:rFonts w:ascii="宋体" w:eastAsia="宋体" w:hAnsi="宋体"/>
                <w:szCs w:val="21"/>
              </w:rPr>
              <w:t>/</w:t>
            </w:r>
            <w:r>
              <w:rPr>
                <w:rFonts w:ascii="宋体" w:eastAsia="宋体" w:hAnsi="宋体" w:hint="eastAsia"/>
                <w:szCs w:val="21"/>
              </w:rPr>
              <w:t>职务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研究专长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工作单位</w:t>
            </w:r>
          </w:p>
        </w:tc>
      </w:tr>
      <w:tr w:rsidR="00793DE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jc w:val="center"/>
              <w:rPr>
                <w:rFonts w:ascii="宋体" w:eastAsia="宋体"/>
                <w:szCs w:val="21"/>
              </w:rPr>
            </w:pPr>
          </w:p>
        </w:tc>
      </w:tr>
    </w:tbl>
    <w:p w:rsidR="00793DE6" w:rsidRDefault="00573F0B">
      <w:pPr>
        <w:spacing w:line="480" w:lineRule="auto"/>
        <w:ind w:right="72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p w:rsidR="00793DE6" w:rsidRDefault="00573F0B">
      <w:pPr>
        <w:spacing w:line="520" w:lineRule="exact"/>
        <w:jc w:val="left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二、申报成果介绍（限</w:t>
      </w:r>
      <w:r>
        <w:rPr>
          <w:rFonts w:ascii="宋体" w:eastAsia="宋体" w:hAnsi="宋体" w:hint="eastAsia"/>
          <w:b/>
          <w:bCs/>
          <w:sz w:val="28"/>
          <w:szCs w:val="28"/>
        </w:rPr>
        <w:t>50</w:t>
      </w:r>
      <w:r>
        <w:rPr>
          <w:rFonts w:ascii="宋体" w:eastAsia="宋体" w:hAnsi="宋体"/>
          <w:b/>
          <w:bCs/>
          <w:sz w:val="28"/>
          <w:szCs w:val="28"/>
        </w:rPr>
        <w:t>0</w:t>
      </w:r>
      <w:r>
        <w:rPr>
          <w:rFonts w:ascii="宋体" w:eastAsia="宋体" w:hAnsi="宋体" w:hint="eastAsia"/>
          <w:b/>
          <w:bCs/>
          <w:sz w:val="28"/>
          <w:szCs w:val="28"/>
        </w:rPr>
        <w:t>0</w:t>
      </w:r>
      <w:r>
        <w:rPr>
          <w:rFonts w:ascii="宋体" w:eastAsia="宋体" w:hAnsi="宋体" w:hint="eastAsia"/>
          <w:b/>
          <w:bCs/>
          <w:sz w:val="28"/>
          <w:szCs w:val="28"/>
        </w:rPr>
        <w:t>字以内）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6"/>
      </w:tblGrid>
      <w:tr w:rsidR="00793DE6">
        <w:trPr>
          <w:trHeight w:val="12216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E6" w:rsidRDefault="00573F0B" w:rsidP="001F7D04">
            <w:pPr>
              <w:snapToGrid w:val="0"/>
              <w:spacing w:beforeLines="50" w:line="300" w:lineRule="auto"/>
              <w:ind w:firstLineChars="147" w:firstLine="29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本成果主要内容（详写），主要观点，研究方法，学术创新，学术价值；存在问题和需要改进之处；下一步研究计划。</w:t>
            </w:r>
          </w:p>
          <w:p w:rsidR="00793DE6" w:rsidRDefault="00793DE6" w:rsidP="001F7D04">
            <w:pPr>
              <w:snapToGrid w:val="0"/>
              <w:spacing w:beforeLines="50" w:line="300" w:lineRule="auto"/>
              <w:ind w:firstLineChars="147" w:firstLine="295"/>
              <w:rPr>
                <w:rFonts w:ascii="宋体" w:eastAsia="宋体" w:hAnsi="宋体"/>
                <w:szCs w:val="21"/>
              </w:rPr>
            </w:pPr>
          </w:p>
        </w:tc>
      </w:tr>
    </w:tbl>
    <w:p w:rsidR="00793DE6" w:rsidRDefault="00573F0B">
      <w:pPr>
        <w:spacing w:line="520" w:lineRule="exact"/>
        <w:jc w:val="left"/>
        <w:rPr>
          <w:rFonts w:eastAsia="黑体"/>
        </w:rPr>
      </w:pPr>
      <w:r>
        <w:br w:type="page"/>
      </w: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三、</w:t>
      </w:r>
      <w:r>
        <w:rPr>
          <w:rFonts w:ascii="宋体" w:eastAsia="宋体" w:hAnsi="宋体"/>
          <w:b/>
          <w:bCs/>
          <w:sz w:val="28"/>
          <w:szCs w:val="28"/>
        </w:rPr>
        <w:t>相关项目及成果</w:t>
      </w:r>
    </w:p>
    <w:tbl>
      <w:tblPr>
        <w:tblW w:w="88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3"/>
        <w:gridCol w:w="3973"/>
        <w:gridCol w:w="1194"/>
        <w:gridCol w:w="1081"/>
        <w:gridCol w:w="900"/>
        <w:gridCol w:w="885"/>
      </w:tblGrid>
      <w:tr w:rsidR="00793DE6">
        <w:trPr>
          <w:cantSplit/>
          <w:trHeight w:val="52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本人承担过的厅</w:t>
            </w:r>
            <w:r>
              <w:rPr>
                <w:rFonts w:ascii="宋体" w:eastAsia="宋体" w:hAnsi="宋体" w:cs="宋体"/>
                <w:b/>
                <w:bCs/>
                <w:szCs w:val="21"/>
              </w:rPr>
              <w:t>局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级以</w:t>
            </w:r>
            <w:r>
              <w:rPr>
                <w:rFonts w:ascii="宋体" w:eastAsia="宋体" w:hAnsi="宋体" w:cs="宋体"/>
                <w:b/>
                <w:bCs/>
                <w:szCs w:val="21"/>
              </w:rPr>
              <w:t>上课题</w:t>
            </w:r>
          </w:p>
        </w:tc>
      </w:tr>
      <w:tr w:rsidR="00793DE6">
        <w:trPr>
          <w:cantSplit/>
          <w:trHeight w:val="52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课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题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名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课题类别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编号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是否</w:t>
            </w:r>
          </w:p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结项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是否</w:t>
            </w:r>
          </w:p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出版</w:t>
            </w:r>
          </w:p>
        </w:tc>
      </w:tr>
      <w:tr w:rsidR="00793DE6">
        <w:trPr>
          <w:cantSplit/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cantSplit/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cantSplit/>
          <w:trHeight w:val="52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napToGrid w:val="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napToGrid w:val="0"/>
                <w:kern w:val="0"/>
                <w:szCs w:val="21"/>
              </w:rPr>
              <w:t>本人历年已出版的直接相关著作</w:t>
            </w:r>
          </w:p>
        </w:tc>
      </w:tr>
      <w:tr w:rsidR="00793DE6">
        <w:trPr>
          <w:cantSplit/>
          <w:trHeight w:val="52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著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作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名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与申报成果</w:t>
            </w:r>
          </w:p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有无重复及比例</w:t>
            </w:r>
          </w:p>
        </w:tc>
      </w:tr>
      <w:tr w:rsidR="00793DE6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cantSplit/>
          <w:trHeight w:val="48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本人近两年内发表的相关成果</w:t>
            </w:r>
          </w:p>
        </w:tc>
      </w:tr>
      <w:tr w:rsidR="00793DE6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论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文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名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573F0B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时间</w:t>
            </w:r>
          </w:p>
        </w:tc>
      </w:tr>
      <w:tr w:rsidR="00793DE6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793DE6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3DE6" w:rsidRDefault="00793DE6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793DE6" w:rsidRDefault="00573F0B">
      <w:pPr>
        <w:spacing w:line="360" w:lineRule="auto"/>
        <w:rPr>
          <w:rFonts w:ascii="宋体" w:eastAsia="宋体"/>
          <w:b/>
          <w:bCs/>
          <w:sz w:val="28"/>
          <w:szCs w:val="28"/>
        </w:rPr>
      </w:pPr>
      <w:r>
        <w:rPr>
          <w:rFonts w:eastAsia="黑体"/>
        </w:rPr>
        <w:br w:type="page"/>
      </w: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七</w:t>
      </w:r>
      <w:r>
        <w:rPr>
          <w:rFonts w:ascii="宋体" w:eastAsia="宋体" w:hAnsi="宋体"/>
          <w:b/>
          <w:bCs/>
          <w:sz w:val="28"/>
          <w:szCs w:val="28"/>
        </w:rPr>
        <w:t>、审核意见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33"/>
        <w:gridCol w:w="1815"/>
      </w:tblGrid>
      <w:tr w:rsidR="00793DE6">
        <w:trPr>
          <w:trHeight w:val="960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widowControl/>
              <w:snapToGrid w:val="0"/>
              <w:spacing w:line="30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如</w:t>
            </w:r>
            <w:r>
              <w:rPr>
                <w:rFonts w:ascii="宋体" w:eastAsia="宋体" w:hAnsi="宋体"/>
                <w:szCs w:val="21"/>
              </w:rPr>
              <w:t>转为</w:t>
            </w:r>
            <w:r>
              <w:rPr>
                <w:rFonts w:ascii="宋体" w:eastAsia="宋体" w:hAnsi="宋体" w:hint="eastAsia"/>
                <w:szCs w:val="21"/>
              </w:rPr>
              <w:t>立项不资助</w:t>
            </w:r>
            <w:r>
              <w:rPr>
                <w:rFonts w:ascii="宋体" w:eastAsia="宋体" w:hAnsi="宋体"/>
                <w:szCs w:val="21"/>
              </w:rPr>
              <w:t>经费课题，</w:t>
            </w:r>
            <w:r>
              <w:rPr>
                <w:rFonts w:ascii="宋体" w:eastAsia="宋体" w:hAnsi="宋体" w:hint="eastAsia"/>
                <w:szCs w:val="21"/>
              </w:rPr>
              <w:t>是否能保证课题有经费来源</w:t>
            </w:r>
          </w:p>
          <w:p w:rsidR="00793DE6" w:rsidRDefault="00573F0B">
            <w:pPr>
              <w:widowControl/>
              <w:snapToGrid w:val="0"/>
              <w:spacing w:line="300" w:lineRule="auto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（限高职学院、地</w:t>
            </w:r>
            <w:r>
              <w:rPr>
                <w:rFonts w:ascii="宋体" w:eastAsia="宋体" w:hAnsi="宋体"/>
                <w:szCs w:val="21"/>
              </w:rPr>
              <w:t>方</w:t>
            </w:r>
            <w:r>
              <w:rPr>
                <w:rFonts w:ascii="宋体" w:eastAsia="宋体" w:hAnsi="宋体" w:hint="eastAsia"/>
                <w:szCs w:val="21"/>
              </w:rPr>
              <w:t>党校和地</w:t>
            </w:r>
            <w:r>
              <w:rPr>
                <w:rFonts w:ascii="宋体" w:eastAsia="宋体" w:hAnsi="宋体"/>
                <w:szCs w:val="21"/>
              </w:rPr>
              <w:t>方</w:t>
            </w:r>
            <w:r>
              <w:rPr>
                <w:rFonts w:ascii="宋体" w:eastAsia="宋体" w:hAnsi="宋体" w:hint="eastAsia"/>
                <w:szCs w:val="21"/>
              </w:rPr>
              <w:t>电大等填写）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snapToGrid w:val="0"/>
              <w:spacing w:line="300" w:lineRule="auto"/>
              <w:rPr>
                <w:rFonts w:ascii="宋体" w:eastAsia="宋体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 w:hint="eastAsia"/>
                <w:szCs w:val="21"/>
              </w:rPr>
              <w:t>．是</w:t>
            </w:r>
            <w:r>
              <w:rPr>
                <w:rFonts w:ascii="仿宋_GB2312" w:eastAsia="仿宋_GB2312" w:hint="eastAsia"/>
                <w:szCs w:val="21"/>
              </w:rPr>
              <w:t xml:space="preserve">   2</w:t>
            </w:r>
            <w:r>
              <w:rPr>
                <w:rFonts w:ascii="仿宋_GB2312" w:eastAsia="仿宋_GB2312" w:hint="eastAsia"/>
                <w:szCs w:val="21"/>
              </w:rPr>
              <w:t>．否</w:t>
            </w:r>
          </w:p>
        </w:tc>
      </w:tr>
      <w:tr w:rsidR="00793DE6">
        <w:trPr>
          <w:trHeight w:val="3078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E6" w:rsidRDefault="00573F0B">
            <w:pPr>
              <w:snapToGrid w:val="0"/>
              <w:spacing w:line="300" w:lineRule="auto"/>
              <w:ind w:firstLine="432"/>
              <w:rPr>
                <w:rFonts w:ascii="宋体" w:eastAsia="宋体" w:hAnsi="宋体" w:cs="宋体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1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793DE6" w:rsidRDefault="00793DE6">
            <w:pPr>
              <w:snapToGrid w:val="0"/>
              <w:spacing w:line="300" w:lineRule="auto"/>
              <w:ind w:firstLine="420"/>
              <w:rPr>
                <w:rFonts w:ascii="宋体" w:eastAsia="宋体"/>
                <w:szCs w:val="21"/>
              </w:rPr>
            </w:pPr>
          </w:p>
          <w:p w:rsidR="00793DE6" w:rsidRDefault="00793DE6">
            <w:pPr>
              <w:snapToGrid w:val="0"/>
              <w:spacing w:line="300" w:lineRule="auto"/>
              <w:ind w:firstLine="420"/>
              <w:rPr>
                <w:rFonts w:ascii="宋体" w:eastAsia="宋体"/>
                <w:szCs w:val="21"/>
              </w:rPr>
            </w:pPr>
          </w:p>
          <w:p w:rsidR="00793DE6" w:rsidRDefault="00793DE6">
            <w:pPr>
              <w:snapToGrid w:val="0"/>
              <w:spacing w:line="300" w:lineRule="auto"/>
              <w:ind w:firstLine="420"/>
              <w:rPr>
                <w:rFonts w:ascii="宋体" w:eastAsia="宋体"/>
                <w:szCs w:val="21"/>
              </w:rPr>
            </w:pPr>
          </w:p>
          <w:p w:rsidR="00793DE6" w:rsidRDefault="00573F0B">
            <w:pPr>
              <w:snapToGrid w:val="0"/>
              <w:spacing w:line="300" w:lineRule="auto"/>
              <w:ind w:firstLineChars="500" w:firstLine="10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单位负责人签名（章）：</w:t>
            </w: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公章</w:t>
            </w:r>
          </w:p>
          <w:p w:rsidR="00793DE6" w:rsidRDefault="00793DE6">
            <w:pPr>
              <w:snapToGrid w:val="0"/>
              <w:spacing w:line="300" w:lineRule="auto"/>
              <w:ind w:firstLineChars="500" w:firstLine="1005"/>
              <w:rPr>
                <w:rFonts w:ascii="宋体" w:eastAsia="宋体"/>
                <w:szCs w:val="21"/>
              </w:rPr>
            </w:pPr>
          </w:p>
          <w:p w:rsidR="00793DE6" w:rsidRDefault="00573F0B">
            <w:pPr>
              <w:snapToGrid w:val="0"/>
              <w:spacing w:line="300" w:lineRule="auto"/>
              <w:jc w:val="right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年月日</w:t>
            </w:r>
          </w:p>
        </w:tc>
      </w:tr>
    </w:tbl>
    <w:p w:rsidR="00793DE6" w:rsidRDefault="00793DE6">
      <w:pPr>
        <w:spacing w:line="360" w:lineRule="exact"/>
        <w:rPr>
          <w:rFonts w:ascii="宋体" w:eastAsia="宋体" w:hAnsi="宋体"/>
          <w:szCs w:val="21"/>
        </w:rPr>
      </w:pPr>
    </w:p>
    <w:p w:rsidR="00793DE6" w:rsidRDefault="00573F0B">
      <w:pPr>
        <w:rPr>
          <w:rFonts w:ascii="宋体" w:eastAsia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八、评审组评审意见</w:t>
      </w:r>
    </w:p>
    <w:tbl>
      <w:tblPr>
        <w:tblW w:w="8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020"/>
        <w:gridCol w:w="1020"/>
        <w:gridCol w:w="1020"/>
        <w:gridCol w:w="970"/>
        <w:gridCol w:w="997"/>
        <w:gridCol w:w="851"/>
        <w:gridCol w:w="426"/>
        <w:gridCol w:w="25"/>
        <w:gridCol w:w="622"/>
        <w:gridCol w:w="850"/>
      </w:tblGrid>
      <w:tr w:rsidR="00793DE6">
        <w:trPr>
          <w:cantSplit/>
          <w:trHeight w:val="28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评审</w:t>
            </w:r>
            <w:r>
              <w:rPr>
                <w:rFonts w:ascii="宋体" w:eastAsia="宋体" w:hint="eastAsia"/>
                <w:szCs w:val="21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评审方式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评审</w:t>
            </w:r>
            <w:r>
              <w:rPr>
                <w:rFonts w:ascii="宋体" w:eastAsia="宋体"/>
                <w:szCs w:val="21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学科</w:t>
            </w:r>
            <w:r>
              <w:rPr>
                <w:rFonts w:ascii="宋体" w:eastAsia="宋体"/>
                <w:szCs w:val="21"/>
              </w:rPr>
              <w:t>组人数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283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赞成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反对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弃权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表决</w:t>
            </w:r>
            <w:r>
              <w:rPr>
                <w:rFonts w:ascii="宋体" w:eastAsia="宋体"/>
                <w:szCs w:val="21"/>
              </w:rPr>
              <w:t>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28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评审</w:t>
            </w:r>
            <w:r>
              <w:rPr>
                <w:rFonts w:ascii="宋体" w:eastAsia="宋体" w:hint="eastAsia"/>
                <w:szCs w:val="21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评审方式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评审</w:t>
            </w:r>
            <w:r>
              <w:rPr>
                <w:rFonts w:ascii="宋体" w:eastAsia="宋体"/>
                <w:szCs w:val="21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学科</w:t>
            </w:r>
            <w:r>
              <w:rPr>
                <w:rFonts w:ascii="宋体" w:eastAsia="宋体"/>
                <w:szCs w:val="21"/>
              </w:rPr>
              <w:t>组人数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</w:tr>
      <w:tr w:rsidR="00793DE6">
        <w:trPr>
          <w:cantSplit/>
          <w:trHeight w:val="283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赞成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反对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弃权</w:t>
            </w:r>
            <w:r>
              <w:rPr>
                <w:rFonts w:ascii="宋体" w:eastAsia="宋体"/>
                <w:szCs w:val="21"/>
              </w:rPr>
              <w:t>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573F0B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表决</w:t>
            </w:r>
            <w:r>
              <w:rPr>
                <w:rFonts w:ascii="宋体" w:eastAsia="宋体"/>
                <w:szCs w:val="21"/>
              </w:rPr>
              <w:t>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E6" w:rsidRDefault="00793DE6">
            <w:pPr>
              <w:jc w:val="left"/>
              <w:rPr>
                <w:rFonts w:ascii="宋体" w:eastAsia="宋体"/>
                <w:szCs w:val="21"/>
              </w:rPr>
            </w:pPr>
          </w:p>
        </w:tc>
      </w:tr>
    </w:tbl>
    <w:p w:rsidR="00793DE6" w:rsidRDefault="00793DE6">
      <w:pPr>
        <w:spacing w:line="360" w:lineRule="exact"/>
        <w:rPr>
          <w:rFonts w:ascii="宋体" w:eastAsia="宋体" w:hAnsi="宋体"/>
          <w:szCs w:val="21"/>
        </w:rPr>
      </w:pPr>
    </w:p>
    <w:p w:rsidR="00793DE6" w:rsidRDefault="00573F0B">
      <w:pPr>
        <w:spacing w:line="360" w:lineRule="exact"/>
        <w:rPr>
          <w:rFonts w:ascii="宋体" w:eastAsia="宋体"/>
          <w:szCs w:val="21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九、“中心”审批意见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6"/>
      </w:tblGrid>
      <w:tr w:rsidR="00793DE6">
        <w:trPr>
          <w:trHeight w:val="259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E6" w:rsidRDefault="00793DE6">
            <w:pPr>
              <w:spacing w:line="360" w:lineRule="exact"/>
              <w:rPr>
                <w:rFonts w:ascii="宋体" w:eastAsia="宋体"/>
                <w:szCs w:val="21"/>
              </w:rPr>
            </w:pPr>
          </w:p>
          <w:p w:rsidR="00793DE6" w:rsidRDefault="00793DE6">
            <w:pPr>
              <w:spacing w:line="360" w:lineRule="exact"/>
              <w:rPr>
                <w:rFonts w:ascii="宋体" w:eastAsia="宋体"/>
                <w:szCs w:val="21"/>
              </w:rPr>
            </w:pPr>
          </w:p>
          <w:p w:rsidR="00793DE6" w:rsidRDefault="00793DE6">
            <w:pPr>
              <w:spacing w:line="360" w:lineRule="exact"/>
              <w:rPr>
                <w:rFonts w:ascii="宋体" w:eastAsia="宋体"/>
                <w:szCs w:val="21"/>
              </w:rPr>
            </w:pPr>
          </w:p>
          <w:p w:rsidR="00793DE6" w:rsidRDefault="00793DE6">
            <w:pPr>
              <w:spacing w:line="360" w:lineRule="exact"/>
              <w:rPr>
                <w:rFonts w:ascii="宋体" w:eastAsia="宋体"/>
                <w:szCs w:val="21"/>
              </w:rPr>
            </w:pPr>
          </w:p>
          <w:p w:rsidR="00793DE6" w:rsidRDefault="00793DE6">
            <w:pPr>
              <w:spacing w:line="360" w:lineRule="exact"/>
              <w:rPr>
                <w:rFonts w:ascii="宋体" w:eastAsia="宋体"/>
                <w:szCs w:val="21"/>
              </w:rPr>
            </w:pPr>
            <w:bookmarkStart w:id="0" w:name="_GoBack"/>
            <w:bookmarkEnd w:id="0"/>
          </w:p>
          <w:p w:rsidR="00793DE6" w:rsidRDefault="00793DE6">
            <w:pPr>
              <w:spacing w:line="360" w:lineRule="exact"/>
              <w:ind w:leftChars="-223" w:left="-448"/>
              <w:rPr>
                <w:rFonts w:ascii="宋体" w:eastAsia="宋体"/>
                <w:szCs w:val="21"/>
              </w:rPr>
            </w:pPr>
          </w:p>
          <w:p w:rsidR="00793DE6" w:rsidRDefault="00793DE6">
            <w:pPr>
              <w:spacing w:line="360" w:lineRule="exact"/>
              <w:ind w:leftChars="-223" w:left="-448"/>
              <w:rPr>
                <w:rFonts w:ascii="宋体" w:eastAsia="宋体"/>
                <w:szCs w:val="21"/>
              </w:rPr>
            </w:pPr>
          </w:p>
          <w:p w:rsidR="00793DE6" w:rsidRDefault="00573F0B">
            <w:pPr>
              <w:spacing w:line="360" w:lineRule="exact"/>
              <w:ind w:firstLineChars="2777" w:firstLine="5582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签章：</w:t>
            </w:r>
          </w:p>
          <w:p w:rsidR="00793DE6" w:rsidRDefault="00573F0B">
            <w:pPr>
              <w:spacing w:line="360" w:lineRule="exact"/>
              <w:ind w:firstLineChars="1600" w:firstLine="3216"/>
              <w:rPr>
                <w:rFonts w:ascii="宋体" w:eastAsia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年月日</w:t>
            </w:r>
          </w:p>
        </w:tc>
      </w:tr>
    </w:tbl>
    <w:p w:rsidR="00793DE6" w:rsidRDefault="00573F0B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lastRenderedPageBreak/>
        <w:t>xxxx</w:t>
      </w:r>
      <w:r>
        <w:rPr>
          <w:rFonts w:ascii="方正小标宋简体" w:eastAsia="方正小标宋简体" w:hAnsi="黑体" w:hint="eastAsia"/>
          <w:sz w:val="44"/>
          <w:szCs w:val="44"/>
        </w:rPr>
        <w:t>成果简介</w:t>
      </w:r>
    </w:p>
    <w:p w:rsidR="00793DE6" w:rsidRDefault="00573F0B">
      <w:pPr>
        <w:snapToGrid w:val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包括：学术价值、主要内容、主要观点、研究方法、学术创新及成果目录，参考文献等（须隐去申请者个人信息，用</w:t>
      </w:r>
      <w:r>
        <w:rPr>
          <w:rFonts w:ascii="宋体" w:eastAsia="宋体" w:hAnsi="宋体" w:hint="eastAsia"/>
          <w:sz w:val="28"/>
          <w:szCs w:val="28"/>
        </w:rPr>
        <w:t>A4</w:t>
      </w:r>
      <w:r>
        <w:rPr>
          <w:rFonts w:ascii="宋体" w:eastAsia="宋体" w:hAnsi="宋体" w:hint="eastAsia"/>
          <w:sz w:val="28"/>
          <w:szCs w:val="28"/>
        </w:rPr>
        <w:t>纸打印，左侧装订，一式</w:t>
      </w: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份夹在申报表中）。</w:t>
      </w:r>
    </w:p>
    <w:p w:rsidR="00793DE6" w:rsidRDefault="00793DE6">
      <w:pPr>
        <w:snapToGrid w:val="0"/>
        <w:rPr>
          <w:rFonts w:ascii="仿宋_GB2312" w:eastAsia="仿宋_GB2312" w:hAnsi="仿宋" w:cs="Helvetica"/>
          <w:sz w:val="28"/>
          <w:szCs w:val="28"/>
        </w:rPr>
      </w:pPr>
    </w:p>
    <w:p w:rsidR="00793DE6" w:rsidRDefault="00793DE6"/>
    <w:p w:rsidR="00793DE6" w:rsidRDefault="00793DE6"/>
    <w:p w:rsidR="00793DE6" w:rsidRDefault="00793DE6"/>
    <w:p w:rsidR="00793DE6" w:rsidRDefault="00793DE6"/>
    <w:p w:rsidR="00793DE6" w:rsidRDefault="00793DE6"/>
    <w:p w:rsidR="00793DE6" w:rsidRDefault="00793DE6"/>
    <w:p w:rsidR="00793DE6" w:rsidRDefault="00793DE6"/>
    <w:p w:rsidR="00793DE6" w:rsidRDefault="00793DE6"/>
    <w:p w:rsidR="00793DE6" w:rsidRDefault="00793DE6"/>
    <w:p w:rsidR="00793DE6" w:rsidRDefault="00793DE6"/>
    <w:sectPr w:rsidR="00793DE6" w:rsidSect="00793DE6">
      <w:footerReference w:type="even" r:id="rId7"/>
      <w:footerReference w:type="default" r:id="rId8"/>
      <w:pgSz w:w="11906" w:h="16838"/>
      <w:pgMar w:top="2098" w:right="1474" w:bottom="1588" w:left="1588" w:header="851" w:footer="1191" w:gutter="0"/>
      <w:cols w:space="720"/>
      <w:docGrid w:type="linesAndChars" w:linePitch="600" w:charSpace="-18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F0B" w:rsidRDefault="00573F0B" w:rsidP="00793DE6">
      <w:r>
        <w:separator/>
      </w:r>
    </w:p>
  </w:endnote>
  <w:endnote w:type="continuationSeparator" w:id="1">
    <w:p w:rsidR="00573F0B" w:rsidRDefault="00573F0B" w:rsidP="00793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DE6" w:rsidRDefault="00573F0B">
    <w:pPr>
      <w:pStyle w:val="a3"/>
      <w:ind w:right="360" w:firstLineChars="100" w:firstLine="28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－</w:t>
    </w:r>
    <w:r w:rsidR="00793DE6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793DE6"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 w:rsidR="00793DE6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DE6" w:rsidRDefault="00573F0B">
    <w:pPr>
      <w:pStyle w:val="a3"/>
      <w:ind w:right="360" w:firstLineChars="100" w:firstLine="28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－</w:t>
    </w:r>
    <w:r w:rsidR="00793DE6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793DE6">
      <w:rPr>
        <w:rFonts w:ascii="宋体" w:hAnsi="宋体"/>
        <w:sz w:val="28"/>
        <w:szCs w:val="28"/>
      </w:rPr>
      <w:fldChar w:fldCharType="separate"/>
    </w:r>
    <w:r w:rsidR="001F7D04" w:rsidRPr="001F7D04">
      <w:rPr>
        <w:rFonts w:ascii="宋体" w:hAnsi="宋体"/>
        <w:noProof/>
        <w:sz w:val="28"/>
        <w:szCs w:val="28"/>
        <w:lang w:val="zh-CN"/>
      </w:rPr>
      <w:t>1</w:t>
    </w:r>
    <w:r w:rsidR="00793DE6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F0B" w:rsidRDefault="00573F0B" w:rsidP="00793DE6">
      <w:r>
        <w:separator/>
      </w:r>
    </w:p>
  </w:footnote>
  <w:footnote w:type="continuationSeparator" w:id="1">
    <w:p w:rsidR="00573F0B" w:rsidRDefault="00573F0B" w:rsidP="00793D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7A64"/>
    <w:rsid w:val="97BFFF73"/>
    <w:rsid w:val="B63B7A9B"/>
    <w:rsid w:val="00006E94"/>
    <w:rsid w:val="00027A64"/>
    <w:rsid w:val="000677A4"/>
    <w:rsid w:val="001340FB"/>
    <w:rsid w:val="001F7D04"/>
    <w:rsid w:val="004724F3"/>
    <w:rsid w:val="00573F0B"/>
    <w:rsid w:val="00577704"/>
    <w:rsid w:val="00793DE6"/>
    <w:rsid w:val="00A07D27"/>
    <w:rsid w:val="00AC2217"/>
    <w:rsid w:val="00B2388B"/>
    <w:rsid w:val="00D82815"/>
    <w:rsid w:val="00E33FBE"/>
    <w:rsid w:val="00F8595E"/>
    <w:rsid w:val="00FB7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E6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rsid w:val="00793DE6"/>
    <w:pPr>
      <w:keepNext/>
      <w:keepLines/>
      <w:spacing w:before="240" w:after="120" w:line="400" w:lineRule="exact"/>
      <w:jc w:val="left"/>
      <w:outlineLvl w:val="2"/>
    </w:pPr>
    <w:rPr>
      <w:rFonts w:ascii="Arial" w:eastAsia="黑体" w:hAnsi="Arial"/>
      <w:bCs/>
      <w:sz w:val="2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93D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93D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793DE6"/>
    <w:pPr>
      <w:widowControl/>
      <w:spacing w:before="100" w:beforeAutospacing="1" w:after="100" w:afterAutospacing="1"/>
      <w:jc w:val="left"/>
    </w:pPr>
    <w:rPr>
      <w:rFonts w:ascii="仿宋" w:eastAsia="仿宋" w:hAnsi="宋体" w:cs="宋体"/>
      <w:kern w:val="0"/>
      <w:sz w:val="32"/>
      <w:szCs w:val="24"/>
    </w:rPr>
  </w:style>
  <w:style w:type="character" w:customStyle="1" w:styleId="3Char">
    <w:name w:val="标题 3 Char"/>
    <w:basedOn w:val="a0"/>
    <w:link w:val="3"/>
    <w:qFormat/>
    <w:rsid w:val="00793DE6"/>
    <w:rPr>
      <w:rFonts w:ascii="Arial" w:eastAsia="黑体" w:hAnsi="Arial"/>
      <w:bCs/>
      <w:sz w:val="26"/>
      <w:szCs w:val="32"/>
    </w:rPr>
  </w:style>
  <w:style w:type="character" w:customStyle="1" w:styleId="Char0">
    <w:name w:val="页眉 Char"/>
    <w:basedOn w:val="a0"/>
    <w:link w:val="a4"/>
    <w:uiPriority w:val="99"/>
    <w:qFormat/>
    <w:rsid w:val="00793DE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93D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艳娟</dc:creator>
  <cp:lastModifiedBy>lenovo</cp:lastModifiedBy>
  <cp:revision>8</cp:revision>
  <cp:lastPrinted>2022-01-18T01:06:00Z</cp:lastPrinted>
  <dcterms:created xsi:type="dcterms:W3CDTF">2022-01-18T00:48:00Z</dcterms:created>
  <dcterms:modified xsi:type="dcterms:W3CDTF">2022-02-25T00:26:00Z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